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7C" w:rsidRPr="00051A25" w:rsidRDefault="007C5352">
      <w:pPr>
        <w:rPr>
          <w:rFonts w:ascii="Arial" w:hAnsi="Arial" w:cs="Arial"/>
          <w:sz w:val="20"/>
          <w:szCs w:val="20"/>
        </w:rPr>
      </w:pPr>
      <w:r w:rsidRPr="00051A2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Сведения </w:t>
      </w:r>
    </w:p>
    <w:p w:rsidR="007C5352" w:rsidRPr="00051A25" w:rsidRDefault="007C5352">
      <w:pPr>
        <w:rPr>
          <w:rFonts w:ascii="Arial" w:hAnsi="Arial" w:cs="Arial"/>
          <w:sz w:val="20"/>
          <w:szCs w:val="20"/>
        </w:rPr>
      </w:pPr>
      <w:r w:rsidRPr="00051A25">
        <w:rPr>
          <w:rFonts w:ascii="Arial" w:hAnsi="Arial" w:cs="Arial"/>
          <w:sz w:val="20"/>
          <w:szCs w:val="20"/>
        </w:rPr>
        <w:t xml:space="preserve"> О  доходах, расходах,  об имуществе  и  обязательствах </w:t>
      </w:r>
      <w:r w:rsidR="00A65443">
        <w:rPr>
          <w:rFonts w:ascii="Arial" w:hAnsi="Arial" w:cs="Arial"/>
          <w:sz w:val="20"/>
          <w:szCs w:val="20"/>
        </w:rPr>
        <w:t xml:space="preserve">  имущественного  характера  ,  </w:t>
      </w:r>
      <w:r w:rsidR="00BC25D9">
        <w:rPr>
          <w:rFonts w:ascii="Arial" w:hAnsi="Arial" w:cs="Arial"/>
          <w:sz w:val="20"/>
          <w:szCs w:val="20"/>
        </w:rPr>
        <w:t>депутатов Совета депутатов</w:t>
      </w:r>
      <w:r w:rsidRPr="00051A25">
        <w:rPr>
          <w:rFonts w:ascii="Arial" w:hAnsi="Arial" w:cs="Arial"/>
          <w:sz w:val="20"/>
          <w:szCs w:val="20"/>
        </w:rPr>
        <w:t xml:space="preserve"> Усть-Нейского  сельского  поселения  Макарьевского муниципального района   Костромской  области  и  членов  их  семей </w:t>
      </w:r>
      <w:r w:rsidR="00C405B4">
        <w:rPr>
          <w:rFonts w:ascii="Arial" w:hAnsi="Arial" w:cs="Arial"/>
          <w:sz w:val="20"/>
          <w:szCs w:val="20"/>
        </w:rPr>
        <w:t xml:space="preserve"> в информационно- телекомуникационной  сети  Интернет  на  официальном  сайте   администрации   Усть-Нейского сельского поселения   и  представления   этих  сведений  средствам  массовой  информации</w:t>
      </w:r>
      <w:r w:rsidR="00910B53">
        <w:rPr>
          <w:rFonts w:ascii="Arial" w:hAnsi="Arial" w:cs="Arial"/>
          <w:sz w:val="20"/>
          <w:szCs w:val="20"/>
        </w:rPr>
        <w:t xml:space="preserve"> с 1  по  31  декабря  2020</w:t>
      </w:r>
      <w:r w:rsidRPr="00051A25">
        <w:rPr>
          <w:rFonts w:ascii="Arial" w:hAnsi="Arial" w:cs="Arial"/>
          <w:sz w:val="20"/>
          <w:szCs w:val="20"/>
        </w:rPr>
        <w:t xml:space="preserve"> года.</w:t>
      </w:r>
    </w:p>
    <w:tbl>
      <w:tblPr>
        <w:tblStyle w:val="a3"/>
        <w:tblW w:w="14564" w:type="dxa"/>
        <w:tblLayout w:type="fixed"/>
        <w:tblLook w:val="04A0"/>
      </w:tblPr>
      <w:tblGrid>
        <w:gridCol w:w="543"/>
        <w:gridCol w:w="1433"/>
        <w:gridCol w:w="1481"/>
        <w:gridCol w:w="1935"/>
        <w:gridCol w:w="1305"/>
        <w:gridCol w:w="1066"/>
        <w:gridCol w:w="879"/>
        <w:gridCol w:w="1226"/>
        <w:gridCol w:w="1155"/>
        <w:gridCol w:w="738"/>
        <w:gridCol w:w="702"/>
        <w:gridCol w:w="6"/>
        <w:gridCol w:w="2095"/>
        <w:tblGridChange w:id="0">
          <w:tblGrid>
            <w:gridCol w:w="113"/>
            <w:gridCol w:w="430"/>
            <w:gridCol w:w="113"/>
            <w:gridCol w:w="1320"/>
            <w:gridCol w:w="113"/>
            <w:gridCol w:w="1368"/>
            <w:gridCol w:w="113"/>
            <w:gridCol w:w="1822"/>
            <w:gridCol w:w="113"/>
            <w:gridCol w:w="1192"/>
            <w:gridCol w:w="113"/>
            <w:gridCol w:w="937"/>
            <w:gridCol w:w="16"/>
            <w:gridCol w:w="97"/>
            <w:gridCol w:w="782"/>
            <w:gridCol w:w="158"/>
            <w:gridCol w:w="113"/>
            <w:gridCol w:w="955"/>
            <w:gridCol w:w="113"/>
            <w:gridCol w:w="937"/>
            <w:gridCol w:w="105"/>
            <w:gridCol w:w="8"/>
            <w:gridCol w:w="592"/>
            <w:gridCol w:w="113"/>
            <w:gridCol w:w="25"/>
            <w:gridCol w:w="702"/>
            <w:gridCol w:w="6"/>
            <w:gridCol w:w="113"/>
            <w:gridCol w:w="1982"/>
            <w:gridCol w:w="113"/>
          </w:tblGrid>
        </w:tblGridChange>
      </w:tblGrid>
      <w:tr w:rsidR="00554FBD" w:rsidRPr="00051A25" w:rsidTr="00C405B4">
        <w:tc>
          <w:tcPr>
            <w:tcW w:w="543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№п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п</w:t>
            </w:r>
          </w:p>
        </w:tc>
        <w:tc>
          <w:tcPr>
            <w:tcW w:w="1433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Фамилия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Имя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Отчество</w:t>
            </w:r>
          </w:p>
        </w:tc>
        <w:tc>
          <w:tcPr>
            <w:tcW w:w="1481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Муниципальная  должность</w:t>
            </w:r>
          </w:p>
        </w:tc>
        <w:tc>
          <w:tcPr>
            <w:tcW w:w="1935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 xml:space="preserve">Декларированный 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Годовой  доход</w:t>
            </w:r>
          </w:p>
          <w:p w:rsidR="007C5352" w:rsidRPr="00C405B4" w:rsidRDefault="00283843" w:rsidP="00EE57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 </w:t>
            </w:r>
            <w:r w:rsidR="00EE5739">
              <w:rPr>
                <w:rFonts w:ascii="Arial" w:hAnsi="Arial" w:cs="Arial"/>
                <w:sz w:val="16"/>
                <w:szCs w:val="16"/>
              </w:rPr>
              <w:t>2018</w:t>
            </w:r>
            <w:r w:rsidR="007C5352" w:rsidRPr="00C405B4">
              <w:rPr>
                <w:rFonts w:ascii="Arial" w:hAnsi="Arial" w:cs="Arial"/>
                <w:sz w:val="16"/>
                <w:szCs w:val="16"/>
              </w:rPr>
              <w:t xml:space="preserve"> год ( руб)</w:t>
            </w:r>
          </w:p>
        </w:tc>
        <w:tc>
          <w:tcPr>
            <w:tcW w:w="4476" w:type="dxa"/>
            <w:gridSpan w:val="4"/>
          </w:tcPr>
          <w:p w:rsidR="007C5352" w:rsidRPr="00C405B4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 xml:space="preserve">Перечень  объектов   недвижимого  имущества  и  транспортных  средств, принадлежащих  на  праве  собственности </w:t>
            </w:r>
          </w:p>
        </w:tc>
        <w:tc>
          <w:tcPr>
            <w:tcW w:w="2601" w:type="dxa"/>
            <w:gridSpan w:val="4"/>
          </w:tcPr>
          <w:p w:rsidR="007C5352" w:rsidRPr="00C405B4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Перечень  объектов   недвижимого имущества, находящегося  в пользовании</w:t>
            </w:r>
          </w:p>
        </w:tc>
        <w:tc>
          <w:tcPr>
            <w:tcW w:w="2095" w:type="dxa"/>
          </w:tcPr>
          <w:p w:rsidR="007C5352" w:rsidRPr="00A65443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A65443">
              <w:rPr>
                <w:rFonts w:ascii="Arial" w:hAnsi="Arial" w:cs="Arial"/>
                <w:sz w:val="16"/>
                <w:szCs w:val="16"/>
              </w:rPr>
              <w:t>Сведения  об  источниках  получения  средств , за  счет  которых  совершена  сделка  по  приобретению земельного участка, другого  объекта  недвижимого  имущества, транспортного  средства, ценных  бумаг,  акций  ( долей  участия,  паев  в уставных ( складочных капиталах  организаций,  если  сумма сделки  превышает  доход служащего, работника,  и  его  супруга( супруги) за  три  последних  года,  предшествующих  совершению  сделки</w:t>
            </w:r>
          </w:p>
        </w:tc>
      </w:tr>
      <w:tr w:rsidR="00554FBD" w:rsidRPr="00C405B4" w:rsidTr="00FD1DB8">
        <w:tc>
          <w:tcPr>
            <w:tcW w:w="543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 объекта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сти</w:t>
            </w:r>
          </w:p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кв.м.</w:t>
            </w:r>
          </w:p>
        </w:tc>
        <w:tc>
          <w:tcPr>
            <w:tcW w:w="879" w:type="dxa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жения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</w:t>
            </w:r>
          </w:p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ортные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1155" w:type="dxa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Объекта 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738" w:type="dxa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щад</w:t>
            </w:r>
            <w:r w:rsidR="00CC6F82"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>( кв.м)</w:t>
            </w:r>
          </w:p>
        </w:tc>
        <w:tc>
          <w:tcPr>
            <w:tcW w:w="708" w:type="dxa"/>
            <w:gridSpan w:val="2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расположения</w:t>
            </w:r>
          </w:p>
        </w:tc>
        <w:tc>
          <w:tcPr>
            <w:tcW w:w="2095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43" w:rsidRPr="00051A25" w:rsidTr="00FD1DB8">
        <w:trPr>
          <w:trHeight w:val="1128"/>
        </w:trPr>
        <w:tc>
          <w:tcPr>
            <w:tcW w:w="543" w:type="dxa"/>
          </w:tcPr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33" w:type="dxa"/>
          </w:tcPr>
          <w:p w:rsidR="00AA159A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Бурнина</w:t>
            </w:r>
          </w:p>
          <w:p w:rsidR="00BC25D9" w:rsidRPr="00051A25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 Николаевна</w:t>
            </w:r>
          </w:p>
        </w:tc>
        <w:tc>
          <w:tcPr>
            <w:tcW w:w="1481" w:type="dxa"/>
          </w:tcPr>
          <w:p w:rsidR="00A65443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</w:t>
            </w:r>
            <w:r w:rsidR="00A65443">
              <w:rPr>
                <w:rFonts w:ascii="Arial" w:hAnsi="Arial" w:cs="Arial"/>
                <w:sz w:val="20"/>
                <w:szCs w:val="20"/>
              </w:rPr>
              <w:t xml:space="preserve">  Усть-нейского</w:t>
            </w:r>
          </w:p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</w:p>
        </w:tc>
        <w:tc>
          <w:tcPr>
            <w:tcW w:w="1935" w:type="dxa"/>
          </w:tcPr>
          <w:p w:rsidR="00A65443" w:rsidRPr="00051A25" w:rsidRDefault="00910B53" w:rsidP="00EE57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459363,96</w:t>
            </w:r>
          </w:p>
        </w:tc>
        <w:tc>
          <w:tcPr>
            <w:tcW w:w="1305" w:type="dxa"/>
          </w:tcPr>
          <w:p w:rsidR="00084CCD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051A25" w:rsidRDefault="006C58CA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</w:tcPr>
          <w:p w:rsidR="00084CCD" w:rsidRPr="00051A25" w:rsidRDefault="00084CCD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A65443" w:rsidRPr="00051A25" w:rsidRDefault="00A65443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A65443" w:rsidRDefault="002C7525" w:rsidP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65443" w:rsidRPr="00051A25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</w:tcPr>
          <w:p w:rsidR="00BC25D9" w:rsidRDefault="00084CCD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BC25D9">
              <w:rPr>
                <w:rFonts w:ascii="Arial" w:hAnsi="Arial" w:cs="Arial"/>
                <w:sz w:val="20"/>
                <w:szCs w:val="20"/>
              </w:rPr>
              <w:t>вартир</w:t>
            </w:r>
          </w:p>
          <w:p w:rsidR="006C58CA" w:rsidRPr="00BC25D9" w:rsidRDefault="00BC25D9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738" w:type="dxa"/>
          </w:tcPr>
          <w:p w:rsidR="00A65443" w:rsidRDefault="00A65443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="00843251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1700,0</w:t>
            </w: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BD1540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61,3</w:t>
            </w:r>
          </w:p>
        </w:tc>
        <w:tc>
          <w:tcPr>
            <w:tcW w:w="708" w:type="dxa"/>
            <w:gridSpan w:val="2"/>
          </w:tcPr>
          <w:p w:rsidR="00A65443" w:rsidRDefault="00A65443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843251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P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P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095" w:type="dxa"/>
          </w:tcPr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CCD" w:rsidRPr="00051A25" w:rsidTr="00FD1DB8">
        <w:trPr>
          <w:trHeight w:val="1380"/>
        </w:trPr>
        <w:tc>
          <w:tcPr>
            <w:tcW w:w="543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084CCD" w:rsidRDefault="00BC25D9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</w:t>
            </w:r>
            <w:r w:rsidR="00611C27">
              <w:rPr>
                <w:rFonts w:ascii="Arial" w:hAnsi="Arial" w:cs="Arial"/>
                <w:sz w:val="20"/>
                <w:szCs w:val="20"/>
              </w:rPr>
              <w:t>руг</w:t>
            </w:r>
          </w:p>
        </w:tc>
        <w:tc>
          <w:tcPr>
            <w:tcW w:w="1481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084CCD" w:rsidRDefault="0089430E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468313,05</w:t>
            </w:r>
          </w:p>
        </w:tc>
        <w:tc>
          <w:tcPr>
            <w:tcW w:w="1305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 участок </w:t>
            </w: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084CCD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</w:tcPr>
          <w:p w:rsidR="00084CCD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120</w:t>
            </w:r>
            <w:r w:rsidR="00084CCD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6C58CA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61,3</w:t>
            </w: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843251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843251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84CCD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Мицубиси лансер</w:t>
            </w:r>
            <w:r w:rsidR="00084C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9430E">
              <w:rPr>
                <w:rFonts w:ascii="Arial" w:hAnsi="Arial" w:cs="Arial"/>
                <w:sz w:val="20"/>
                <w:szCs w:val="20"/>
              </w:rPr>
              <w:t>200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84CCD">
              <w:rPr>
                <w:rFonts w:ascii="Arial" w:hAnsi="Arial" w:cs="Arial"/>
                <w:sz w:val="20"/>
                <w:szCs w:val="20"/>
              </w:rPr>
              <w:t>г</w:t>
            </w:r>
            <w:r w:rsidR="0089430E">
              <w:rPr>
                <w:rFonts w:ascii="Arial" w:hAnsi="Arial" w:cs="Arial"/>
                <w:sz w:val="20"/>
                <w:szCs w:val="20"/>
              </w:rPr>
              <w:t>.в.</w:t>
            </w:r>
          </w:p>
          <w:p w:rsidR="0089430E" w:rsidRDefault="0089430E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ВАЗ 11113 </w:t>
            </w:r>
          </w:p>
          <w:p w:rsidR="0089430E" w:rsidRPr="00084CCD" w:rsidRDefault="0089430E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 г.в.</w:t>
            </w:r>
          </w:p>
        </w:tc>
        <w:tc>
          <w:tcPr>
            <w:tcW w:w="1155" w:type="dxa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43" w:rsidRPr="00051A25" w:rsidTr="00FD1DB8">
        <w:trPr>
          <w:trHeight w:val="259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Букина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Любовь Вячеславовна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A65443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89430E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618314,71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467CD3" w:rsidRDefault="00467CD3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CD3" w:rsidRP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A65443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016BE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016BE9" w:rsidP="00A94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Pr="00A94E30" w:rsidRDefault="00A65443" w:rsidP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Pr="00A94E30" w:rsidRDefault="00A65443" w:rsidP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BC25D9" w:rsidRPr="0089430E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Pr="0089430E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89430E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 w:rsidP="006C58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5443" w:rsidRPr="0089430E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89430E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741" w:rsidRPr="00051A25" w:rsidTr="00FD1DB8">
        <w:trPr>
          <w:trHeight w:val="154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89430E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Бошина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Александровна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A23FE" w:rsidRDefault="00CA23FE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986EB0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  <w:p w:rsidR="00467CD3" w:rsidRDefault="00467CD3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89430E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385876,19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6300,0</w:t>
            </w:r>
          </w:p>
          <w:p w:rsidR="00CB7D74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CB7D74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A23FE" w:rsidRDefault="00CA23FE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A23FE" w:rsidP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A23FE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A23FE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540" w:rsidRPr="00507466" w:rsidTr="00FD1DB8">
        <w:tblPrEx>
          <w:tblW w:w="14564" w:type="dxa"/>
          <w:tblLayout w:type="fixed"/>
          <w:tblPrExChange w:id="1" w:author="user" w:date="2019-04-30T10:11:00Z">
            <w:tblPrEx>
              <w:tblW w:w="14564" w:type="dxa"/>
              <w:tblLayout w:type="fixed"/>
            </w:tblPrEx>
          </w:tblPrExChange>
        </w:tblPrEx>
        <w:trPr>
          <w:trHeight w:val="70"/>
          <w:trPrChange w:id="2" w:author="user" w:date="2019-04-30T10:11:00Z">
            <w:trPr>
              <w:gridBefore w:val="1"/>
              <w:trHeight w:val="1575"/>
            </w:trPr>
          </w:trPrChange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tcPrChange w:id="3" w:author="user" w:date="2019-04-30T10:11:00Z">
              <w:tcPr>
                <w:tcW w:w="54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  <w:p w:rsidR="00BD1540" w:rsidRPr="00507466" w:rsidRDefault="002B48A9" w:rsidP="00507466">
            <w:r>
              <w:t>5</w:t>
            </w:r>
          </w:p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</w:tc>
        <w:tc>
          <w:tcPr>
            <w:tcW w:w="1433" w:type="dxa"/>
            <w:tcPrChange w:id="4" w:author="user" w:date="2019-04-30T10:11:00Z">
              <w:tcPr>
                <w:tcW w:w="143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C25D9" w:rsidP="00507466">
            <w:r w:rsidRPr="00507466">
              <w:t>супруг</w:t>
            </w:r>
          </w:p>
        </w:tc>
        <w:tc>
          <w:tcPr>
            <w:tcW w:w="1481" w:type="dxa"/>
            <w:tcPrChange w:id="5" w:author="user" w:date="2019-04-30T10:11:00Z">
              <w:tcPr>
                <w:tcW w:w="1481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935" w:type="dxa"/>
            <w:tcPrChange w:id="6" w:author="user" w:date="2019-04-30T10:11:00Z">
              <w:tcPr>
                <w:tcW w:w="19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EE5739" w:rsidP="00507466">
            <w:r w:rsidRPr="00507466">
              <w:t>381109,12</w:t>
            </w:r>
          </w:p>
        </w:tc>
        <w:tc>
          <w:tcPr>
            <w:tcW w:w="1305" w:type="dxa"/>
            <w:tcPrChange w:id="7" w:author="user" w:date="2019-04-30T10:11:00Z">
              <w:tcPr>
                <w:tcW w:w="130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066" w:type="dxa"/>
            <w:tcPrChange w:id="8" w:author="user" w:date="2019-04-30T10:11:00Z">
              <w:tcPr>
                <w:tcW w:w="1050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879" w:type="dxa"/>
            <w:tcPrChange w:id="9" w:author="user" w:date="2019-04-30T10:11:00Z">
              <w:tcPr>
                <w:tcW w:w="105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226" w:type="dxa"/>
            <w:tcPrChange w:id="10" w:author="user" w:date="2019-04-30T10:11:00Z">
              <w:tcPr>
                <w:tcW w:w="106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6C58CA" w:rsidP="00507466">
            <w:r w:rsidRPr="00507466">
              <w:t>Лада икстрейл 2017 года выпуска</w:t>
            </w:r>
          </w:p>
          <w:p w:rsidR="006C58CA" w:rsidRPr="00507466" w:rsidRDefault="006C58CA" w:rsidP="00507466"/>
          <w:p w:rsidR="006C58CA" w:rsidRDefault="006C58CA" w:rsidP="00507466">
            <w:r w:rsidRPr="00507466">
              <w:t>УАЗ 31514 2005 года выпуска</w:t>
            </w:r>
          </w:p>
          <w:p w:rsidR="002B48A9" w:rsidRPr="00507466" w:rsidRDefault="002B48A9" w:rsidP="00507466">
            <w:r>
              <w:t>Опель АСТРА 2007г.в.</w:t>
            </w:r>
          </w:p>
          <w:p w:rsidR="006C58CA" w:rsidRPr="00507466" w:rsidRDefault="006C58CA" w:rsidP="00507466"/>
          <w:p w:rsidR="006C58CA" w:rsidRPr="00507466" w:rsidRDefault="006C58CA" w:rsidP="00507466">
            <w:r w:rsidRPr="00507466">
              <w:t xml:space="preserve">Трактор Т-40 </w:t>
            </w:r>
          </w:p>
          <w:p w:rsidR="006C58CA" w:rsidRPr="00507466" w:rsidRDefault="006C58CA" w:rsidP="00507466">
            <w:r w:rsidRPr="00507466">
              <w:t>1993 г.в.</w:t>
            </w:r>
          </w:p>
        </w:tc>
        <w:tc>
          <w:tcPr>
            <w:tcW w:w="1155" w:type="dxa"/>
            <w:tcPrChange w:id="11" w:author="user" w:date="2019-04-30T10:11:00Z">
              <w:tcPr>
                <w:tcW w:w="1050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BD1540" w:rsidP="00507466">
            <w:r w:rsidRPr="00507466">
              <w:t xml:space="preserve">Жилой дом </w:t>
            </w:r>
          </w:p>
        </w:tc>
        <w:tc>
          <w:tcPr>
            <w:tcW w:w="738" w:type="dxa"/>
            <w:tcPrChange w:id="12" w:author="user" w:date="2019-04-30T10:11:00Z">
              <w:tcPr>
                <w:tcW w:w="70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6C58CA" w:rsidP="00507466">
            <w:r w:rsidRPr="00507466">
              <w:t>78,5</w:t>
            </w:r>
          </w:p>
        </w:tc>
        <w:tc>
          <w:tcPr>
            <w:tcW w:w="708" w:type="dxa"/>
            <w:gridSpan w:val="2"/>
            <w:tcPrChange w:id="13" w:author="user" w:date="2019-04-30T10:11:00Z">
              <w:tcPr>
                <w:tcW w:w="846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BD1540" w:rsidP="00507466">
            <w:r w:rsidRPr="00507466">
              <w:t>РФ</w:t>
            </w:r>
          </w:p>
        </w:tc>
        <w:tc>
          <w:tcPr>
            <w:tcW w:w="2095" w:type="dxa"/>
            <w:tcPrChange w:id="14" w:author="user" w:date="2019-04-30T10:11:00Z">
              <w:tcPr>
                <w:tcW w:w="209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</w:tr>
      <w:tr w:rsidR="00F444AA" w:rsidRPr="00051A25" w:rsidTr="00FD1DB8">
        <w:trPr>
          <w:trHeight w:val="282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016BE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Кузнецова Татьяна Геннадьевна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ins w:id="15" w:author="user" w:date="2018-06-25T12:07:00Z"/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F444AA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170631,24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F444AA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2B48A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P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741" w:rsidRPr="00051A25" w:rsidTr="00FD1DB8">
        <w:trPr>
          <w:trHeight w:val="186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016BE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67CD3" w:rsidRDefault="00BC25D9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5E2EF2" w:rsidRDefault="002B48A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198796,63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FF464D" w:rsidRDefault="002B48A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2B48A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CC4741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Default="002B48A9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ЛАДА Гранта 219010 2013 г.в.</w:t>
            </w:r>
          </w:p>
          <w:p w:rsidR="002B48A9" w:rsidRDefault="002B48A9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2B48A9" w:rsidRPr="005E2EF2" w:rsidRDefault="002B48A9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 Т-40М 1986 г.в.</w:t>
            </w: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016BE9" w:rsidP="005E2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016BE9" w:rsidP="005E2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016BE9" w:rsidP="005E2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AA" w:rsidRPr="00051A25" w:rsidTr="00FD1DB8">
        <w:trPr>
          <w:trHeight w:val="2495"/>
        </w:trPr>
        <w:tc>
          <w:tcPr>
            <w:tcW w:w="543" w:type="dxa"/>
            <w:vMerge w:val="restart"/>
            <w:tcBorders>
              <w:top w:val="single" w:sz="4" w:space="0" w:color="auto"/>
            </w:tcBorders>
          </w:tcPr>
          <w:p w:rsidR="00F444AA" w:rsidRDefault="00016BE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Торопова Ирина Николаевна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</w:tcBorders>
          </w:tcPr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F444AA" w:rsidRPr="00BC25D9" w:rsidRDefault="00BC25D9" w:rsidP="00BC2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</w:tcBorders>
          </w:tcPr>
          <w:p w:rsidR="00F444AA" w:rsidRDefault="00016BE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762828,20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</w:tcBorders>
          </w:tcPr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</w:tcBorders>
          </w:tcPr>
          <w:p w:rsidR="00FF464D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1100,0</w:t>
            </w: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1600,0</w:t>
            </w: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40,4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</w:tcPr>
          <w:p w:rsidR="00FF464D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</w:tcBorders>
          </w:tcPr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 w:rsidRPr="005E2EF2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F444AA" w:rsidRPr="005E2EF2">
              <w:rPr>
                <w:rFonts w:ascii="Arial" w:hAnsi="Arial" w:cs="Arial"/>
                <w:sz w:val="20"/>
                <w:szCs w:val="20"/>
              </w:rPr>
              <w:t xml:space="preserve">АЗ </w:t>
            </w: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Лада-</w:t>
            </w:r>
            <w:r w:rsidR="00016BE9">
              <w:rPr>
                <w:rFonts w:ascii="Arial" w:hAnsi="Arial" w:cs="Arial"/>
                <w:sz w:val="20"/>
                <w:szCs w:val="20"/>
              </w:rPr>
              <w:t>Гранта</w:t>
            </w:r>
          </w:p>
          <w:p w:rsidR="00016BE9" w:rsidRDefault="00016BE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19410 2020 г.в;</w:t>
            </w:r>
          </w:p>
          <w:p w:rsidR="00016BE9" w:rsidRPr="005E2EF2" w:rsidRDefault="00016BE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ШЕВРОЛЕ АВЕО 2006 г.в.</w:t>
            </w: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auto"/>
            </w:tcBorders>
          </w:tcPr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nil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nil"/>
            </w:tcBorders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AA" w:rsidRPr="00051A25" w:rsidTr="00FD1DB8">
        <w:tblPrEx>
          <w:tblW w:w="14564" w:type="dxa"/>
          <w:tblLayout w:type="fixed"/>
          <w:tblPrExChange w:id="16" w:author="user" w:date="2018-06-25T12:11:00Z">
            <w:tblPrEx>
              <w:tblW w:w="14564" w:type="dxa"/>
              <w:tblLayout w:type="fixed"/>
            </w:tblPrEx>
          </w:tblPrExChange>
        </w:tblPrEx>
        <w:trPr>
          <w:trHeight w:val="1745"/>
          <w:trPrChange w:id="17" w:author="user" w:date="2018-06-25T12:11:00Z">
            <w:trPr>
              <w:gridAfter w:val="0"/>
              <w:trHeight w:val="4170"/>
            </w:trPr>
          </w:trPrChange>
        </w:trPr>
        <w:tc>
          <w:tcPr>
            <w:tcW w:w="543" w:type="dxa"/>
            <w:vMerge/>
            <w:tcPrChange w:id="18" w:author="user" w:date="2018-06-25T12:11:00Z">
              <w:tcPr>
                <w:tcW w:w="543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vMerge/>
            <w:tcPrChange w:id="19" w:author="user" w:date="2018-06-25T12:11:00Z">
              <w:tcPr>
                <w:tcW w:w="1433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Merge/>
            <w:tcPrChange w:id="20" w:author="user" w:date="2018-06-25T12:11:00Z">
              <w:tcPr>
                <w:tcW w:w="1481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vMerge/>
            <w:tcPrChange w:id="21" w:author="user" w:date="2018-06-25T12:11:00Z">
              <w:tcPr>
                <w:tcW w:w="1935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  <w:tcPrChange w:id="22" w:author="user" w:date="2018-06-25T12:11:00Z">
              <w:tcPr>
                <w:tcW w:w="1305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PrChange w:id="23" w:author="user" w:date="2018-06-25T12:11:00Z">
              <w:tcPr>
                <w:tcW w:w="1050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vMerge/>
            <w:tcPrChange w:id="24" w:author="user" w:date="2018-06-25T12:11:00Z">
              <w:tcPr>
                <w:tcW w:w="1053" w:type="dxa"/>
                <w:gridSpan w:val="4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vMerge/>
            <w:tcPrChange w:id="25" w:author="user" w:date="2018-06-25T12:11:00Z">
              <w:tcPr>
                <w:tcW w:w="1068" w:type="dxa"/>
                <w:gridSpan w:val="2"/>
                <w:vMerge/>
              </w:tcPr>
            </w:tcPrChange>
          </w:tcPr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vMerge/>
            <w:tcPrChange w:id="26" w:author="user" w:date="2018-06-25T12:11:00Z">
              <w:tcPr>
                <w:tcW w:w="1050" w:type="dxa"/>
                <w:gridSpan w:val="2"/>
                <w:vMerge/>
              </w:tcPr>
            </w:tcPrChange>
          </w:tcPr>
          <w:p w:rsidR="00F444AA" w:rsidRDefault="00F444AA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  <w:right w:val="single" w:sz="4" w:space="0" w:color="auto"/>
            </w:tcBorders>
            <w:tcPrChange w:id="27" w:author="user" w:date="2018-06-25T12:11:00Z">
              <w:tcPr>
                <w:tcW w:w="705" w:type="dxa"/>
                <w:gridSpan w:val="3"/>
                <w:vMerge/>
                <w:tcBorders>
                  <w:right w:val="single" w:sz="4" w:space="0" w:color="auto"/>
                </w:tcBorders>
              </w:tcPr>
            </w:tcPrChange>
          </w:tcPr>
          <w:p w:rsidR="00F444AA" w:rsidRDefault="00F444AA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28" w:author="user" w:date="2018-06-25T12:11:00Z">
              <w:tcPr>
                <w:tcW w:w="840" w:type="dxa"/>
                <w:gridSpan w:val="3"/>
                <w:tcBorders>
                  <w:top w:val="nil"/>
                  <w:left w:val="single" w:sz="4" w:space="0" w:color="auto"/>
                </w:tcBorders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PrChange w:id="29" w:author="user" w:date="2018-06-25T12:11:00Z">
              <w:tcPr>
                <w:tcW w:w="2101" w:type="dxa"/>
                <w:gridSpan w:val="3"/>
                <w:tcBorders>
                  <w:top w:val="nil"/>
                  <w:left w:val="single" w:sz="4" w:space="0" w:color="auto"/>
                </w:tcBorders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7D6" w:rsidRPr="00051A25" w:rsidTr="00FD1DB8">
        <w:trPr>
          <w:trHeight w:val="1745"/>
        </w:trPr>
        <w:tc>
          <w:tcPr>
            <w:tcW w:w="543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51457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481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D257D6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195341,25</w:t>
            </w:r>
          </w:p>
        </w:tc>
        <w:tc>
          <w:tcPr>
            <w:tcW w:w="1305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D257D6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F3E55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«Ока»</w:t>
            </w:r>
          </w:p>
          <w:p w:rsidR="00CF3E55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-111130</w:t>
            </w:r>
          </w:p>
          <w:p w:rsidR="00CF3E55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 года выпуска</w:t>
            </w:r>
            <w:r w:rsidR="00016BE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«Ока»</w:t>
            </w: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-111130</w:t>
            </w: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 года выпуска</w:t>
            </w:r>
          </w:p>
          <w:p w:rsidR="00016BE9" w:rsidRPr="005E2EF2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257D6" w:rsidRPr="00507466" w:rsidRDefault="00D257D6" w:rsidP="00507466">
            <w:r>
              <w:t>Земельный участо</w:t>
            </w:r>
            <w:r w:rsidR="00CB7D74">
              <w:t>к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40,4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BE9" w:rsidRPr="00051A25" w:rsidTr="00FD1DB8">
        <w:trPr>
          <w:trHeight w:val="1785"/>
        </w:trPr>
        <w:tc>
          <w:tcPr>
            <w:tcW w:w="543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Стакина Наталья Леонидовна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198713,90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016BE9" w:rsidRPr="005E2EF2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BE9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BE9" w:rsidRPr="00051A25" w:rsidTr="00FD1DB8">
        <w:trPr>
          <w:trHeight w:val="2991"/>
        </w:trPr>
        <w:tc>
          <w:tcPr>
            <w:tcW w:w="543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33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2" w:type="dxa"/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BE9" w:rsidRPr="00D257D6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16BE9" w:rsidRDefault="00016BE9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FD1DB8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016BE9" w:rsidP="00016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Боровиков Александр</w:t>
            </w: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Николаевич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257D6" w:rsidRDefault="00016BE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209205,84</w:t>
            </w:r>
          </w:p>
        </w:tc>
        <w:tc>
          <w:tcPr>
            <w:tcW w:w="1305" w:type="dxa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2/4 доли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1/437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1/437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879" w:type="dxa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</w:tcPr>
          <w:p w:rsidR="00D257D6" w:rsidRDefault="00D257D6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Автомобиль ВАЗ 2108 2001 года выпуска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Трактор 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Т-25 1987 г.в</w:t>
            </w:r>
          </w:p>
        </w:tc>
        <w:tc>
          <w:tcPr>
            <w:tcW w:w="1155" w:type="dxa"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FD1DB8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046A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Игошина Елена Николаевна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51457" w:rsidRDefault="006046A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199277,80</w:t>
            </w:r>
          </w:p>
        </w:tc>
        <w:tc>
          <w:tcPr>
            <w:tcW w:w="1305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1640,0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879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</w:tcPr>
          <w:p w:rsidR="00D51457" w:rsidRPr="005E2EF2" w:rsidRDefault="00611C27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C27" w:rsidRPr="00051A25" w:rsidTr="00FD1DB8">
        <w:trPr>
          <w:trHeight w:val="1745"/>
        </w:trPr>
        <w:tc>
          <w:tcPr>
            <w:tcW w:w="543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046AD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33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1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611C27" w:rsidRPr="005E2EF2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6AD" w:rsidRPr="00051A25" w:rsidTr="00FD1DB8">
        <w:trPr>
          <w:trHeight w:val="1745"/>
        </w:trPr>
        <w:tc>
          <w:tcPr>
            <w:tcW w:w="54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3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1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66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9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6046AD" w:rsidRPr="005E2EF2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6AD" w:rsidRPr="00051A25" w:rsidTr="00FD1DB8">
        <w:trPr>
          <w:trHeight w:val="1745"/>
        </w:trPr>
        <w:tc>
          <w:tcPr>
            <w:tcW w:w="54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3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Степаничева 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Ольга Владимировна</w:t>
            </w:r>
          </w:p>
        </w:tc>
        <w:tc>
          <w:tcPr>
            <w:tcW w:w="1481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363502,89</w:t>
            </w:r>
          </w:p>
        </w:tc>
        <w:tc>
          <w:tcPr>
            <w:tcW w:w="130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  <w:p w:rsidR="006046AD" w:rsidRP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P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879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P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</w:tcPr>
          <w:p w:rsidR="006046AD" w:rsidRPr="005E2EF2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РЕНО МЕГАН 2014 г.в.</w:t>
            </w:r>
          </w:p>
        </w:tc>
        <w:tc>
          <w:tcPr>
            <w:tcW w:w="115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6AD" w:rsidRPr="00051A25" w:rsidTr="00FD1DB8">
        <w:trPr>
          <w:trHeight w:val="1745"/>
        </w:trPr>
        <w:tc>
          <w:tcPr>
            <w:tcW w:w="54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433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Аксенова Галина Павловна</w:t>
            </w:r>
          </w:p>
        </w:tc>
        <w:tc>
          <w:tcPr>
            <w:tcW w:w="1481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372993,87</w:t>
            </w:r>
          </w:p>
        </w:tc>
        <w:tc>
          <w:tcPr>
            <w:tcW w:w="130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Pr="00611C27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1602</w:t>
            </w:r>
          </w:p>
          <w:p w:rsidR="006046AD" w:rsidRPr="00611C27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Pr="00611C27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36,4</w:t>
            </w:r>
            <w:bookmarkStart w:id="30" w:name="_GoBack"/>
            <w:bookmarkEnd w:id="30"/>
          </w:p>
        </w:tc>
        <w:tc>
          <w:tcPr>
            <w:tcW w:w="879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046AD" w:rsidRPr="00611C27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6AD" w:rsidRPr="00611C27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226" w:type="dxa"/>
          </w:tcPr>
          <w:p w:rsidR="006046AD" w:rsidRPr="005E2EF2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55" w:type="dxa"/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046AD" w:rsidRDefault="006046AD" w:rsidP="006046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352" w:rsidRPr="00051A25" w:rsidRDefault="007C5352">
      <w:pPr>
        <w:rPr>
          <w:rFonts w:ascii="Arial" w:hAnsi="Arial" w:cs="Arial"/>
          <w:sz w:val="20"/>
          <w:szCs w:val="20"/>
        </w:rPr>
      </w:pPr>
    </w:p>
    <w:sectPr w:rsidR="007C5352" w:rsidRPr="00051A25" w:rsidSect="00611C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7C1" w:rsidRDefault="003947C1" w:rsidP="00CF399A">
      <w:pPr>
        <w:spacing w:after="0" w:line="240" w:lineRule="auto"/>
      </w:pPr>
      <w:r>
        <w:separator/>
      </w:r>
    </w:p>
  </w:endnote>
  <w:endnote w:type="continuationSeparator" w:id="1">
    <w:p w:rsidR="003947C1" w:rsidRDefault="003947C1" w:rsidP="00CF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7C1" w:rsidRDefault="003947C1" w:rsidP="00CF399A">
      <w:pPr>
        <w:spacing w:after="0" w:line="240" w:lineRule="auto"/>
      </w:pPr>
      <w:r>
        <w:separator/>
      </w:r>
    </w:p>
  </w:footnote>
  <w:footnote w:type="continuationSeparator" w:id="1">
    <w:p w:rsidR="003947C1" w:rsidRDefault="003947C1" w:rsidP="00CF399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7A1"/>
    <w:rsid w:val="00016BE9"/>
    <w:rsid w:val="00047588"/>
    <w:rsid w:val="00051A25"/>
    <w:rsid w:val="00084CCD"/>
    <w:rsid w:val="0019776A"/>
    <w:rsid w:val="001C128B"/>
    <w:rsid w:val="00282744"/>
    <w:rsid w:val="00283843"/>
    <w:rsid w:val="002B48A9"/>
    <w:rsid w:val="002C7525"/>
    <w:rsid w:val="003947C1"/>
    <w:rsid w:val="003B4DD8"/>
    <w:rsid w:val="004001CD"/>
    <w:rsid w:val="00467CD3"/>
    <w:rsid w:val="00507466"/>
    <w:rsid w:val="005542B0"/>
    <w:rsid w:val="00554FBD"/>
    <w:rsid w:val="005E2EF2"/>
    <w:rsid w:val="005F6923"/>
    <w:rsid w:val="006046AD"/>
    <w:rsid w:val="00611C27"/>
    <w:rsid w:val="00690289"/>
    <w:rsid w:val="006C58CA"/>
    <w:rsid w:val="006C5D05"/>
    <w:rsid w:val="00704D6C"/>
    <w:rsid w:val="007C5352"/>
    <w:rsid w:val="008249EF"/>
    <w:rsid w:val="00843251"/>
    <w:rsid w:val="008472AF"/>
    <w:rsid w:val="0089430E"/>
    <w:rsid w:val="00910B53"/>
    <w:rsid w:val="00933CEF"/>
    <w:rsid w:val="0095604B"/>
    <w:rsid w:val="00986EB0"/>
    <w:rsid w:val="00A65443"/>
    <w:rsid w:val="00A94E30"/>
    <w:rsid w:val="00AA159A"/>
    <w:rsid w:val="00B44AD0"/>
    <w:rsid w:val="00BB4492"/>
    <w:rsid w:val="00BC25D9"/>
    <w:rsid w:val="00BD1540"/>
    <w:rsid w:val="00C01DD0"/>
    <w:rsid w:val="00C405B4"/>
    <w:rsid w:val="00C97C7A"/>
    <w:rsid w:val="00CA23FE"/>
    <w:rsid w:val="00CB7D74"/>
    <w:rsid w:val="00CC4741"/>
    <w:rsid w:val="00CC57A1"/>
    <w:rsid w:val="00CC6F82"/>
    <w:rsid w:val="00CF399A"/>
    <w:rsid w:val="00CF3E55"/>
    <w:rsid w:val="00D257D6"/>
    <w:rsid w:val="00D51457"/>
    <w:rsid w:val="00D85223"/>
    <w:rsid w:val="00DF3F0E"/>
    <w:rsid w:val="00E9777C"/>
    <w:rsid w:val="00EB479F"/>
    <w:rsid w:val="00EC04B5"/>
    <w:rsid w:val="00EE5739"/>
    <w:rsid w:val="00F444AA"/>
    <w:rsid w:val="00FB7432"/>
    <w:rsid w:val="00FC04E7"/>
    <w:rsid w:val="00FD1DB8"/>
    <w:rsid w:val="00FF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4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399A"/>
  </w:style>
  <w:style w:type="paragraph" w:styleId="a8">
    <w:name w:val="footer"/>
    <w:basedOn w:val="a"/>
    <w:link w:val="a9"/>
    <w:uiPriority w:val="99"/>
    <w:unhideWhenUsed/>
    <w:rsid w:val="00CF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44279-A342-4BC7-80B3-2F6ECE5C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7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dcterms:created xsi:type="dcterms:W3CDTF">2016-04-14T06:56:00Z</dcterms:created>
  <dcterms:modified xsi:type="dcterms:W3CDTF">2022-05-12T06:21:00Z</dcterms:modified>
</cp:coreProperties>
</file>